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6ED7136B"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1E445C">
        <w:rPr>
          <w:rFonts w:ascii="Inter" w:hAnsi="Inter"/>
          <w:sz w:val="21"/>
        </w:rPr>
        <w:t xml:space="preserve">pletené výrobky </w:t>
      </w:r>
      <w:r w:rsidR="00FD71F7">
        <w:rPr>
          <w:rFonts w:ascii="Inter" w:hAnsi="Inter"/>
          <w:sz w:val="21"/>
        </w:rPr>
        <w:t>(</w:t>
      </w:r>
      <w:r w:rsidR="001E445C">
        <w:rPr>
          <w:rFonts w:ascii="Inter" w:hAnsi="Inter"/>
          <w:sz w:val="21"/>
        </w:rPr>
        <w:t xml:space="preserve">zimná čiapka, </w:t>
      </w:r>
      <w:r w:rsidR="00FD71F7">
        <w:rPr>
          <w:rFonts w:ascii="Inter" w:hAnsi="Inter"/>
          <w:sz w:val="21"/>
        </w:rPr>
        <w:t>rukavice, nákrčník)</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1354D5D5" w:rsidR="00A2518C" w:rsidRPr="00B67259" w:rsidRDefault="00A2518C" w:rsidP="00A2518C">
      <w:pPr>
        <w:pStyle w:val="Hlavika"/>
        <w:numPr>
          <w:ilvl w:val="0"/>
          <w:numId w:val="6"/>
        </w:numPr>
        <w:tabs>
          <w:tab w:val="center" w:pos="5670"/>
        </w:tabs>
        <w:jc w:val="both"/>
        <w:rPr>
          <w:rFonts w:ascii="Inter" w:hAnsi="Inter"/>
          <w:bCs/>
          <w:color w:val="EE0000"/>
          <w:sz w:val="21"/>
          <w:szCs w:val="21"/>
        </w:rPr>
      </w:pPr>
      <w:r w:rsidRPr="00B67259">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8E4766" w:rsidRPr="00B67259">
        <w:rPr>
          <w:rFonts w:ascii="Inter" w:hAnsi="Inter"/>
          <w:bCs/>
          <w:sz w:val="21"/>
          <w:szCs w:val="21"/>
        </w:rPr>
        <w:t>, umiestnenie nápisu</w:t>
      </w:r>
      <w:r w:rsidR="004558ED" w:rsidRPr="00B67259">
        <w:rPr>
          <w:rFonts w:ascii="Inter" w:hAnsi="Inter"/>
          <w:bCs/>
          <w:sz w:val="21"/>
          <w:szCs w:val="21"/>
        </w:rPr>
        <w:t xml:space="preserve">. </w:t>
      </w:r>
      <w:r w:rsidRPr="00B67259">
        <w:rPr>
          <w:rFonts w:ascii="Inter" w:hAnsi="Inter"/>
          <w:bCs/>
          <w:sz w:val="21"/>
          <w:szCs w:val="21"/>
        </w:rPr>
        <w:t>Jedná sa o malé percento úpravy strihu (napr. do 10 %), a až po vzájomnom odsúhlasení zmien budú dodávky pokračovať podľa nových kritérií.</w:t>
      </w:r>
    </w:p>
    <w:p w14:paraId="546E1DD3" w14:textId="77777777" w:rsidR="00B67259" w:rsidRPr="00B67259" w:rsidRDefault="00B67259" w:rsidP="00B67259">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w:t>
      </w:r>
      <w:r w:rsidRPr="00930E75">
        <w:rPr>
          <w:rFonts w:ascii="Inter" w:hAnsi="Inter"/>
          <w:strike/>
          <w:color w:val="EE0000"/>
          <w:sz w:val="21"/>
          <w:szCs w:val="21"/>
        </w:rPr>
        <w:t>v strede</w:t>
      </w:r>
      <w:r w:rsidRPr="00930E75">
        <w:rPr>
          <w:rFonts w:ascii="Inter" w:hAnsi="Inter"/>
          <w:color w:val="EE0000"/>
          <w:sz w:val="21"/>
          <w:szCs w:val="21"/>
        </w:rPr>
        <w:t xml:space="preserve"> </w:t>
      </w:r>
      <w:r w:rsidRPr="00930E75">
        <w:rPr>
          <w:rFonts w:ascii="Inter" w:hAnsi="Inter"/>
          <w:strike/>
          <w:color w:val="EE0000"/>
          <w:sz w:val="21"/>
          <w:szCs w:val="21"/>
        </w:rPr>
        <w:t>priekrčníka</w:t>
      </w:r>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6FA07B94"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w:t>
      </w:r>
      <w:r w:rsidRPr="00930E75">
        <w:rPr>
          <w:rFonts w:ascii="Inter" w:hAnsi="Inter"/>
          <w:strike/>
          <w:color w:val="EE0000"/>
          <w:sz w:val="21"/>
        </w:rPr>
        <w:t>každý jeden</w:t>
      </w:r>
      <w:r w:rsidRPr="00930E75">
        <w:rPr>
          <w:rFonts w:ascii="Inter" w:hAnsi="Inter"/>
          <w:color w:val="EE0000"/>
          <w:sz w:val="21"/>
        </w:rPr>
        <w:t xml:space="preserve"> </w:t>
      </w:r>
      <w:r w:rsidR="00930E75">
        <w:rPr>
          <w:rFonts w:ascii="Inter" w:hAnsi="Inter"/>
          <w:sz w:val="21"/>
        </w:rPr>
        <w:t xml:space="preserve">10 </w:t>
      </w:r>
      <w:r w:rsidRPr="00FE6A2F">
        <w:rPr>
          <w:rFonts w:ascii="Inter" w:hAnsi="Inter"/>
          <w:sz w:val="21"/>
        </w:rPr>
        <w:t>kus</w:t>
      </w:r>
      <w:r w:rsidR="00930E75">
        <w:rPr>
          <w:rFonts w:ascii="Inter" w:hAnsi="Inter"/>
          <w:sz w:val="21"/>
        </w:rPr>
        <w:t>ov</w:t>
      </w:r>
      <w:r w:rsidRPr="00FE6A2F">
        <w:rPr>
          <w:rFonts w:ascii="Inter" w:hAnsi="Inter"/>
          <w:sz w:val="21"/>
        </w:rPr>
        <w:t xml:space="preserve"> tovaru zabalený v samostatnom </w:t>
      </w:r>
      <w:r w:rsidR="00930E75">
        <w:rPr>
          <w:rFonts w:ascii="Inter" w:hAnsi="Inter"/>
          <w:sz w:val="21"/>
        </w:rPr>
        <w:t xml:space="preserve">PE </w:t>
      </w:r>
      <w:r w:rsidRPr="00FE6A2F">
        <w:rPr>
          <w:rFonts w:ascii="Inter" w:hAnsi="Inter"/>
          <w:sz w:val="21"/>
        </w:rPr>
        <w:t xml:space="preserve">obale, </w:t>
      </w:r>
      <w:r w:rsidRPr="00930E75">
        <w:rPr>
          <w:rFonts w:ascii="Inter" w:hAnsi="Inter"/>
          <w:strike/>
          <w:color w:val="EE0000"/>
          <w:sz w:val="21"/>
        </w:rPr>
        <w:t>po jednom kuse v PE vreckách.</w:t>
      </w:r>
      <w:r w:rsidRPr="00930E75">
        <w:rPr>
          <w:rFonts w:ascii="Inter" w:hAnsi="Inter"/>
          <w:color w:val="EE0000"/>
          <w:sz w:val="21"/>
        </w:rPr>
        <w:t xml:space="preserve"> </w:t>
      </w:r>
      <w:r w:rsidRPr="00FE6A2F">
        <w:rPr>
          <w:rFonts w:ascii="Inter" w:hAnsi="Inter"/>
          <w:sz w:val="21"/>
        </w:rPr>
        <w:t xml:space="preserve">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7C56C259"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FD71F7">
        <w:rPr>
          <w:rStyle w:val="Predvolenpsmoodseku1"/>
          <w:rFonts w:ascii="Inter" w:hAnsi="Inter" w:cs="Times New Roman"/>
          <w:b/>
          <w:bCs/>
          <w:sz w:val="21"/>
          <w:szCs w:val="21"/>
        </w:rPr>
        <w:t>50 495,93</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B15772" w:rsidRPr="00B15772">
        <w:rPr>
          <w:rFonts w:ascii="Inter" w:hAnsi="Inter"/>
          <w:sz w:val="21"/>
          <w:szCs w:val="21"/>
        </w:rPr>
        <w:t>päťdesiattisícštyristodeväťdesiatpäť eur a deväťdesiattri centov</w:t>
      </w:r>
      <w:r w:rsidRPr="00FE6A2F">
        <w:rPr>
          <w:rStyle w:val="Predvolenpsmoodseku1"/>
          <w:rFonts w:ascii="Inter" w:hAnsi="Inter" w:cs="Times New Roman"/>
          <w:sz w:val="21"/>
          <w:szCs w:val="21"/>
        </w:rPr>
        <w:t xml:space="preserve">) </w:t>
      </w:r>
      <w:del w:id="2" w:author="Drevová Adriana, Ing" w:date="2025-10-31T10:38:00Z" w16du:dateUtc="2025-10-31T09:38:00Z">
        <w:r w:rsidRPr="00FE6A2F" w:rsidDel="00A241AE">
          <w:rPr>
            <w:rStyle w:val="Predvolenpsmoodseku1"/>
            <w:rFonts w:ascii="Inter" w:hAnsi="Inter" w:cs="Times New Roman"/>
            <w:sz w:val="21"/>
            <w:szCs w:val="21"/>
          </w:rPr>
          <w:delText>vrátane </w:delText>
        </w:r>
      </w:del>
      <w:ins w:id="3" w:author="Drevová Adriana, Ing" w:date="2025-10-31T10:38:00Z" w16du:dateUtc="2025-10-31T09:38:00Z">
        <w:r w:rsidR="00A241AE">
          <w:rPr>
            <w:rStyle w:val="Predvolenpsmoodseku1"/>
            <w:rFonts w:ascii="Inter" w:hAnsi="Inter" w:cs="Times New Roman"/>
            <w:sz w:val="21"/>
            <w:szCs w:val="21"/>
          </w:rPr>
          <w:t>bez</w:t>
        </w:r>
        <w:r w:rsidR="00A241AE" w:rsidRPr="00FE6A2F">
          <w:rPr>
            <w:rStyle w:val="Predvolenpsmoodseku1"/>
            <w:rFonts w:ascii="Inter" w:hAnsi="Inter" w:cs="Times New Roman"/>
            <w:sz w:val="21"/>
            <w:szCs w:val="21"/>
          </w:rPr>
          <w:t> </w:t>
        </w:r>
      </w:ins>
      <w:r w:rsidRPr="00FE6A2F">
        <w:rPr>
          <w:rStyle w:val="Predvolenpsmoodseku1"/>
          <w:rFonts w:ascii="Inter" w:hAnsi="Inter" w:cs="Times New Roman"/>
          <w:sz w:val="21"/>
          <w:szCs w:val="21"/>
        </w:rPr>
        <w:t>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6D7CA65F" w14:textId="07F5D3EE" w:rsidR="00721AD3" w:rsidRPr="00FE6A2F" w:rsidRDefault="00721AD3" w:rsidP="00721AD3">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Pr>
          <w:rStyle w:val="Predvolenpsmoodseku1"/>
          <w:rFonts w:ascii="Inter" w:eastAsia="Inter" w:hAnsi="Inter" w:cs="Inter"/>
          <w:color w:val="0F161D"/>
          <w:sz w:val="21"/>
          <w:szCs w:val="21"/>
        </w:rPr>
        <w:t>Fair Trade</w:t>
      </w:r>
      <w:r w:rsidR="00CF472A">
        <w:rPr>
          <w:rStyle w:val="Predvolenpsmoodseku1"/>
          <w:rFonts w:ascii="Inter" w:eastAsia="Inter" w:hAnsi="Inter" w:cs="Inter"/>
          <w:color w:val="0F161D"/>
          <w:sz w:val="21"/>
          <w:szCs w:val="21"/>
        </w:rPr>
        <w:t xml:space="preserve"> </w:t>
      </w:r>
      <w:r>
        <w:rPr>
          <w:rStyle w:val="Predvolenpsmoodseku1"/>
          <w:rFonts w:ascii="Inter" w:eastAsia="Inter" w:hAnsi="Inter" w:cs="Inter"/>
          <w:color w:val="0F161D"/>
          <w:sz w:val="21"/>
          <w:szCs w:val="21"/>
        </w:rPr>
        <w:t xml:space="preserve">/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6B67C" w14:textId="77777777" w:rsidR="00927DA2" w:rsidRDefault="00927DA2">
      <w:pPr>
        <w:spacing w:after="0" w:line="240" w:lineRule="auto"/>
      </w:pPr>
      <w:r>
        <w:separator/>
      </w:r>
    </w:p>
  </w:endnote>
  <w:endnote w:type="continuationSeparator" w:id="0">
    <w:p w14:paraId="03DA1059" w14:textId="77777777" w:rsidR="00927DA2" w:rsidRDefault="00927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79A99" w14:textId="77777777" w:rsidR="00927DA2" w:rsidRDefault="00927DA2">
      <w:pPr>
        <w:spacing w:after="0" w:line="240" w:lineRule="auto"/>
      </w:pPr>
      <w:r>
        <w:separator/>
      </w:r>
    </w:p>
  </w:footnote>
  <w:footnote w:type="continuationSeparator" w:id="0">
    <w:p w14:paraId="05D3562C" w14:textId="77777777" w:rsidR="00927DA2" w:rsidRDefault="00927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B3D6E"/>
    <w:rsid w:val="001E445C"/>
    <w:rsid w:val="0028673B"/>
    <w:rsid w:val="00310CC2"/>
    <w:rsid w:val="00376855"/>
    <w:rsid w:val="00454A1B"/>
    <w:rsid w:val="004558ED"/>
    <w:rsid w:val="005D14CE"/>
    <w:rsid w:val="005E1B13"/>
    <w:rsid w:val="00625918"/>
    <w:rsid w:val="006B51A4"/>
    <w:rsid w:val="00721AD3"/>
    <w:rsid w:val="007C3D50"/>
    <w:rsid w:val="008E4766"/>
    <w:rsid w:val="00927DA2"/>
    <w:rsid w:val="00930E75"/>
    <w:rsid w:val="00A241AE"/>
    <w:rsid w:val="00A2518C"/>
    <w:rsid w:val="00B15772"/>
    <w:rsid w:val="00B16B7F"/>
    <w:rsid w:val="00B54245"/>
    <w:rsid w:val="00B67259"/>
    <w:rsid w:val="00BC071B"/>
    <w:rsid w:val="00C054E7"/>
    <w:rsid w:val="00C451C8"/>
    <w:rsid w:val="00C90519"/>
    <w:rsid w:val="00C972C6"/>
    <w:rsid w:val="00CC76BD"/>
    <w:rsid w:val="00CF472A"/>
    <w:rsid w:val="00D233D4"/>
    <w:rsid w:val="00DD6C21"/>
    <w:rsid w:val="00DF3193"/>
    <w:rsid w:val="00ED5910"/>
    <w:rsid w:val="00F03D8A"/>
    <w:rsid w:val="00F36A0E"/>
    <w:rsid w:val="00F838AC"/>
    <w:rsid w:val="00F91DB8"/>
    <w:rsid w:val="00FA1AD9"/>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A241AE"/>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6336</Words>
  <Characters>36121</Characters>
  <Application>Microsoft Office Word</Application>
  <DocSecurity>4</DocSecurity>
  <Lines>301</Lines>
  <Paragraphs>84</Paragraphs>
  <ScaleCrop>false</ScaleCrop>
  <Company/>
  <LinksUpToDate>false</LinksUpToDate>
  <CharactersWithSpaces>42373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2025-10-31T09:41:00Z</dcterms:created>
  <dcterms:modified xsi:type="dcterms:W3CDTF">2025-10-31T09:41:00Z</dcterms:modified>
</cp:coreProperties>
</file>